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51535" w14:textId="033AA960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0A51538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1536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1537" w14:textId="77777777" w:rsidR="0055375D" w:rsidRPr="0011603A" w:rsidRDefault="00957FAE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7FAE">
              <w:rPr>
                <w:b/>
                <w:sz w:val="26"/>
                <w:szCs w:val="26"/>
                <w:lang w:val="en-US"/>
              </w:rPr>
              <w:t>203B_127</w:t>
            </w:r>
          </w:p>
        </w:tc>
      </w:tr>
      <w:tr w:rsidR="0055375D" w:rsidRPr="00C44B8B" w14:paraId="00A5153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153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153A" w14:textId="77777777" w:rsidR="0055375D" w:rsidRPr="00957FAE" w:rsidRDefault="00763F1A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957FAE">
              <w:rPr>
                <w:b/>
                <w:sz w:val="26"/>
                <w:szCs w:val="26"/>
                <w:lang w:val="en-US"/>
              </w:rPr>
              <w:t>2115164</w:t>
            </w:r>
            <w:r w:rsidR="0055375D" w:rsidRPr="00957FAE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D477FD" w14:paraId="4465A778" w14:textId="77777777" w:rsidTr="0053733C">
        <w:trPr>
          <w:jc w:val="right"/>
        </w:trPr>
        <w:tc>
          <w:tcPr>
            <w:tcW w:w="5500" w:type="dxa"/>
            <w:hideMark/>
          </w:tcPr>
          <w:p w14:paraId="0732D6C3" w14:textId="77777777" w:rsidR="00D477FD" w:rsidRDefault="00D477F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D477FD" w:rsidRPr="006A2A48" w14:paraId="61605BA0" w14:textId="77777777" w:rsidTr="0053733C">
        <w:trPr>
          <w:jc w:val="right"/>
        </w:trPr>
        <w:tc>
          <w:tcPr>
            <w:tcW w:w="5500" w:type="dxa"/>
            <w:hideMark/>
          </w:tcPr>
          <w:p w14:paraId="0AD67C04" w14:textId="77777777" w:rsidR="00D477FD" w:rsidRPr="006A2A48" w:rsidRDefault="00D477FD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D477FD" w:rsidRPr="006A2A48" w14:paraId="6D9AF9CD" w14:textId="77777777" w:rsidTr="0053733C">
        <w:trPr>
          <w:jc w:val="right"/>
        </w:trPr>
        <w:tc>
          <w:tcPr>
            <w:tcW w:w="5500" w:type="dxa"/>
            <w:hideMark/>
          </w:tcPr>
          <w:p w14:paraId="48A7EF7A" w14:textId="77777777" w:rsidR="00D477FD" w:rsidRPr="006A2A48" w:rsidRDefault="00D477FD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D477FD" w:rsidRPr="006A2A48" w14:paraId="3722F44A" w14:textId="77777777" w:rsidTr="0053733C">
        <w:trPr>
          <w:jc w:val="right"/>
        </w:trPr>
        <w:tc>
          <w:tcPr>
            <w:tcW w:w="5500" w:type="dxa"/>
            <w:hideMark/>
          </w:tcPr>
          <w:p w14:paraId="6D6E2F8C" w14:textId="77777777" w:rsidR="00D477FD" w:rsidRPr="006A2A48" w:rsidRDefault="00D477FD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D477FD" w14:paraId="2110FCEC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3027A0C" w14:textId="77777777" w:rsidR="00D477FD" w:rsidRDefault="00D477F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D477FD" w:rsidRPr="006A2A48" w14:paraId="23C62308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23C3A60E" w14:textId="77777777" w:rsidR="00D477FD" w:rsidRPr="006A2A48" w:rsidRDefault="00D477FD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0A51540" w14:textId="77777777" w:rsidR="0026453A" w:rsidRPr="00697DC5" w:rsidRDefault="0026453A" w:rsidP="0026453A">
      <w:bookmarkStart w:id="1" w:name="_GoBack"/>
      <w:bookmarkEnd w:id="1"/>
    </w:p>
    <w:p w14:paraId="00A51541" w14:textId="77777777" w:rsidR="0026453A" w:rsidRPr="00697DC5" w:rsidRDefault="0026453A" w:rsidP="0026453A"/>
    <w:p w14:paraId="00A51542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0A51543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F203D">
        <w:rPr>
          <w:b/>
          <w:sz w:val="26"/>
          <w:szCs w:val="26"/>
        </w:rPr>
        <w:t>(</w:t>
      </w:r>
      <w:r w:rsidR="00763F1A" w:rsidRPr="001B69B9">
        <w:rPr>
          <w:b/>
          <w:sz w:val="26"/>
          <w:szCs w:val="26"/>
        </w:rPr>
        <w:t>Болт М16х30</w:t>
      </w:r>
      <w:r w:rsidR="004F203D">
        <w:rPr>
          <w:b/>
          <w:sz w:val="26"/>
          <w:szCs w:val="26"/>
        </w:rPr>
        <w:t>)</w:t>
      </w:r>
      <w:r w:rsidR="001B69B9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0A51544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0A51545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0A51546" w14:textId="77777777" w:rsidR="004F203D" w:rsidRDefault="004F203D" w:rsidP="004F203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0A51547" w14:textId="77777777" w:rsidR="004F203D" w:rsidRDefault="004F203D" w:rsidP="004F203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0A51548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0A51549" w14:textId="77777777" w:rsidR="004F203D" w:rsidRDefault="004F203D" w:rsidP="004F203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0A5154A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0A5154B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0A5154C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0A5154D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0A5154E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0A5154F" w14:textId="77777777" w:rsidR="004F203D" w:rsidRDefault="004F203D" w:rsidP="004F203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0A51550" w14:textId="68B4E1E7" w:rsidR="004F203D" w:rsidRDefault="004F203D" w:rsidP="004F203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477F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0A51551" w14:textId="77777777" w:rsidR="004F203D" w:rsidRDefault="004F203D" w:rsidP="004F203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0A51552" w14:textId="77777777" w:rsidR="004F203D" w:rsidRDefault="004F203D" w:rsidP="004F203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0A51553" w14:textId="77777777" w:rsidR="004F203D" w:rsidRDefault="004F203D" w:rsidP="004F203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0A51554" w14:textId="77777777" w:rsidR="004F203D" w:rsidRDefault="004F203D" w:rsidP="004F203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0A51555" w14:textId="77777777" w:rsidR="004F203D" w:rsidRDefault="004F203D" w:rsidP="004F203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0A51556" w14:textId="77777777" w:rsidR="004F203D" w:rsidRDefault="004F203D" w:rsidP="004F203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0A51557" w14:textId="77777777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0A51558" w14:textId="77777777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0A51559" w14:textId="77777777" w:rsidR="004F203D" w:rsidRDefault="004F203D" w:rsidP="004F203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0A5155A" w14:textId="77777777" w:rsidR="004F203D" w:rsidRDefault="004F203D" w:rsidP="004F203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0A5155B" w14:textId="77777777" w:rsidR="004F203D" w:rsidRDefault="004F203D" w:rsidP="004F203D">
      <w:pPr>
        <w:spacing w:line="276" w:lineRule="auto"/>
        <w:rPr>
          <w:sz w:val="24"/>
          <w:szCs w:val="24"/>
        </w:rPr>
      </w:pPr>
    </w:p>
    <w:p w14:paraId="00A5155C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0A5155D" w14:textId="77777777" w:rsidR="004F203D" w:rsidRDefault="004F203D" w:rsidP="004F20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0A5155E" w14:textId="77777777" w:rsidR="004F203D" w:rsidRDefault="004F203D" w:rsidP="004F20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A5155F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0A51560" w14:textId="77777777" w:rsidR="004F203D" w:rsidRDefault="004F203D" w:rsidP="004F20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0A51561" w14:textId="77777777" w:rsidR="004F203D" w:rsidRDefault="004F203D" w:rsidP="004F20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A51562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0A51563" w14:textId="77777777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0A51564" w14:textId="77777777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0A51565" w14:textId="77777777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0A51566" w14:textId="77777777" w:rsidR="004F203D" w:rsidRDefault="004F203D" w:rsidP="004F203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0A51567" w14:textId="77777777" w:rsidR="004F203D" w:rsidRDefault="004F203D" w:rsidP="004F203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0A51568" w14:textId="77777777" w:rsidR="004F203D" w:rsidRDefault="004F203D" w:rsidP="004F203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0A51569" w14:textId="77777777" w:rsidR="004F203D" w:rsidRDefault="004F203D" w:rsidP="004F203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0A5156A" w14:textId="1BF43845" w:rsidR="004F203D" w:rsidRDefault="004F203D" w:rsidP="004F203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477F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0A5156B" w14:textId="77777777" w:rsidR="004F203D" w:rsidRDefault="004F203D" w:rsidP="004F203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0A5156C" w14:textId="77777777" w:rsidR="004F203D" w:rsidRDefault="004F203D" w:rsidP="004F203D">
      <w:pPr>
        <w:rPr>
          <w:sz w:val="26"/>
          <w:szCs w:val="26"/>
        </w:rPr>
      </w:pPr>
    </w:p>
    <w:p w14:paraId="00A5156D" w14:textId="77777777" w:rsidR="004F203D" w:rsidRDefault="004F203D" w:rsidP="004F203D">
      <w:pPr>
        <w:rPr>
          <w:sz w:val="26"/>
          <w:szCs w:val="26"/>
        </w:rPr>
      </w:pPr>
    </w:p>
    <w:p w14:paraId="0A6626EF" w14:textId="77777777" w:rsidR="00D477FD" w:rsidRPr="00CB6078" w:rsidRDefault="00D477FD" w:rsidP="00D477FD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0A51570" w14:textId="77777777" w:rsidR="008F73A3" w:rsidRPr="00697DC5" w:rsidRDefault="008F73A3" w:rsidP="004F203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21F36" w14:textId="77777777" w:rsidR="002959D1" w:rsidRDefault="002959D1">
      <w:r>
        <w:separator/>
      </w:r>
    </w:p>
  </w:endnote>
  <w:endnote w:type="continuationSeparator" w:id="0">
    <w:p w14:paraId="6693DBB7" w14:textId="77777777" w:rsidR="002959D1" w:rsidRDefault="0029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EAE6C" w14:textId="77777777" w:rsidR="002959D1" w:rsidRDefault="002959D1">
      <w:r>
        <w:separator/>
      </w:r>
    </w:p>
  </w:footnote>
  <w:footnote w:type="continuationSeparator" w:id="0">
    <w:p w14:paraId="31279903" w14:textId="77777777" w:rsidR="002959D1" w:rsidRDefault="00295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51575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0A5157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1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E19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9B9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9D1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4DE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03D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D9B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1A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57FAE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2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E6C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477FD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51B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06D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51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3429-3B41-462E-8C48-2B1A9A9F6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B6B326-0ED3-4964-A2FA-7E1D90D7DB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C0BCE7D-C8BB-46E8-A00C-A320D96C6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C3FEB-2562-40B7-98A2-A6CC7CED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2016-09-28T09:56:00Z</dcterms:created>
  <dcterms:modified xsi:type="dcterms:W3CDTF">2016-09-28T11:11:00Z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